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2020</w:t>
      </w:r>
      <w:r>
        <w:rPr>
          <w:rFonts w:hint="eastAsia" w:ascii="宋体" w:hAnsi="宋体"/>
          <w:b/>
          <w:sz w:val="24"/>
          <w:szCs w:val="24"/>
        </w:rPr>
        <w:t>年临床执业医师《预防医学》考试大纲</w:t>
      </w:r>
      <w:bookmarkStart w:id="0" w:name="_GoBack"/>
      <w:bookmarkEnd w:id="0"/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2020</w:t>
      </w:r>
      <w:r>
        <w:rPr>
          <w:rFonts w:hint="eastAsia" w:ascii="宋体" w:hAnsi="宋体"/>
          <w:sz w:val="24"/>
          <w:szCs w:val="24"/>
        </w:rPr>
        <w:t>年临床执业医师《预防医学》考试大纲已经顺利公布，请广大临床执业医师考生参考：</w:t>
      </w:r>
    </w:p>
    <w:tbl>
      <w:tblPr>
        <w:tblStyle w:val="5"/>
        <w:tblW w:w="9306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6"/>
        <w:gridCol w:w="2695"/>
        <w:gridCol w:w="554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单元</w:t>
            </w: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细目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要点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一、绪论</w:t>
            </w: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（1）预防医学的概述：定义、内容、特点、意义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（2）健康及其影响因素：当代健康观、影响健康的主要因素、健康决定因素生态学模型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（3）三级预防策略：疾病自然史与预防机会；三级预防策略：第一级预防、第二级预防、第三级预防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二、医学统计学方法</w:t>
            </w: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1.基本概念和基本步骤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（1）统计学中的几个基本概念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（2）统计工作的基本步骤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2.定量资料的统计描述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（1）集中趋势指标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（2）离散趋势指标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（3）正态分布的特点与面积分布规律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3.定量资料的统计推断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（1）均数的抽样误差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（2）总体均数可信区间及其估计方法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（3）假设检验的基本步骤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（4）Z检验和t检验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（5）假设检验的两类错误及注意事项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（6）方差分析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4.分类资料的统计描述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（1）相对数常用指标及其意义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（2）相对数应用注意事项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5.分类资料的统计推断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（1）率的抽样误差、总体率的可信区间及其估计方法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（2）Z检验和χ</w:t>
            </w:r>
            <w:r>
              <w:rPr>
                <w:rFonts w:hint="eastAsia" w:ascii="宋体" w:hAnsi="宋体"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检验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6.秩和检验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（1）配对资料的符号秩和检验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（2）两样本比较秩和检验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（3）多样本比较秩和检验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7.直线相关和回归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（1）直线相关分析的用途，相关系数及其意义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（2）直线回归分析的作用，回归系数及其意义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（3）直线回归与相关应用的注意事项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8.Logistic回归分析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（1）logistic回归分析基本概念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（2）logistic回归适用条件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9.生存分析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（1）生存分析的基本概念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（2）生存分析适用条件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10.统计表和统计图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（1）统计表的基本结构和要求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（2）统计图形的类型、选择及制图通则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三、流行病学原理和方法</w:t>
            </w: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1.流行病学概论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（1）流行病学的定义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（2）流行病学的原理、基本原则及方法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（3）流行病学的用途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2.流行病学资料的来源与疾病分布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（1）健康相关资料的来源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（2）疾病分布的常用测量指标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（3）疾病流行强度：散发、暴发、流行、大流行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（4）疾病三间分布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3.常用流行病学研究方法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（1）流行病学方法分类及研究设计的基本内容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（2）描述流行病学：描述流行病学的概念；现况研究的概念、普查与抽样调查的概念、抽样方法及样本含量的估计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3）分析流行病学：分析流行病学的概念及分类；病例对照研究的概念、研究对象的选择、样本含量的估计及资料的统计分析、优点和局限性；队列研究的概念、用途、种类、研究对象的选择、样本含量的估计、资料分析、优点及局限性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（4）实验流行病学：实验流行病学的概念、基本特征、分类；临床试验的概念及设计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4.偏倚控制及病因推断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（1）流行病学研究的偏倚：概念；选择性偏倚、信息偏倚、混杂偏倚；偏倚的控制方法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（2）病因及其推断：病因的概念、类型，病因研究的基本方法及因果关系判断标准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5.诊断试验和筛检试验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（1）诊断试验和筛检试验的概念、目的、应用原则及区别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（2）诊断试验和筛检试验的评价方法和评价指标评价方法；评价指标：评价真实性的指标、评价可靠性的指标、评价收益的指标；确定试验判断标准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（3）提高试验效率的方法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6.公共卫生监测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（1）公共卫生监测概述：定义、目的、种类、程序以及监测系统的评价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（2）疾病监测：概念、我国主要的疾病监测方法：被动监测、主动监测、常规报告、哨点监测；我国疾病监测体系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（3）药物不良反应监测：药物不良反应的概念、药物不良反应监测的概念和方法及药物不良反应因果关系评价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（4）疾病暴发的调查与分析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7.循证医学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（1）基本概念</w:t>
            </w:r>
          </w:p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（2）循证医学的基本过程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（3）证据的主要类型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restart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四、临床预防服务</w:t>
            </w: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1.临床预防服务概述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（1）临床预防服务的概念：临床预防服务于健康管理的定义，临床预防服务的内容、意义及实施原则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（2）健康危险因素评估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（3）健康维护计划的制订与实施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left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2.健康相关行为干预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（1）健康行为、健康教育、健康促进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（2）影响健康行为因素与行为改变理论：影响健康行为的因素；健康信念模式、行为改变阶段模式、社会认知理论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（3）健康咨询的基本模式——5A模式：健康咨询的原则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left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3.烟草使用的控制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（1）烟草使用与二手烟流行：定义、水平及分布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（2）烟草使用与二手烟流行对健康的只要危害及机理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（3）烟草成瘾干预：烟草依赖疾病的概念、临床戒烟指导及常用戒烟药物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（4）人群烟草控制策略：烟草控制框架公约（FCTC）与控制策略（MPOWER）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left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4.合理营养指导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（1）合理营养：营养、营养素、能量、膳食营养素参考摄入量概述，平衡膳食的概念及基本要求，中国居民膳食指南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（2）特殊人群营养指导：孕妇和乳母的营养、婴幼儿营养、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儿童营养</w:t>
            </w:r>
            <w:r>
              <w:rPr>
                <w:rFonts w:hint="eastAsia" w:ascii="宋体" w:hAnsi="宋体"/>
                <w:sz w:val="24"/>
                <w:szCs w:val="24"/>
              </w:rPr>
              <w:t>、老年人营养、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素食人群营养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（3）临床营养：基本膳食、治疗膳食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（4）人群营养状况评价及干预策略：膳食调查方法、人群营养评价指标、人群营养干预策略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left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5.身体活动促进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（1）身体活动的概念：身体活动、体适能、身体活动分类、身体活动强度及衡量方法、身体活动总量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（2）身体活动与健康：身体活动的健康益处；身体活动伤害；有益健康的身体活动推荐量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（3）临床场所身体活动指导：运动处方、制定个体化运动处方的原则及步骤、单纯性肥胖运动处方、2型糖尿病运动处方、原发性高血压运动处方、运动安全指导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（4）人群身体活动的促进：人群身体活动评价量表及分级、人群身体活动影响因素、人群身体活动促进策略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6.疾病的早期发现与处理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（1）疾病的早期发现的方法：疾病普查方法、机会性筛检方法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（2）临床场所疾病筛检的方法与原则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（3）疾病筛检结果的判读及处理原则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五、社区公共卫生</w:t>
            </w: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1.传染病的预防与控制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（1）传染病预防控制的策略与措施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（2）计划免疫：计划免疫的定义及疫苗的效果评价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2.慢性非传染性疾病的预防与管理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（1）慢性非传染性疾病的流行现状及防治策略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（2）慢性非传染性疾病的管理：疾病的管理概念，慢性非传染性疾病管理的原则，慢性病自我管理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环境卫生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（1）环境卫生的概念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（2）环境污染及其来源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（3）环境有害因素对健康的危害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（4）环境污染物的危害度评价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（5）环境有害因素的预防与控制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4.职业卫生服务与职业病管理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（1）职业性有害因素：定义、分类及其对健康的危害 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（2）职业卫生服务：概念、实施的原则及核心内容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（3）职业人群健康监护：概念、职业人群健康检查、职业环境监测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（4）职业病：概念、特点、诊断、报告、处理及预防管理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（5）工作有关疾病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5.食品安全与食物中毒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（1）食品安全：食源性疾病、食品中常见污染物及其危害、食品添加剂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（2）食物中毒：定义、分类和特点；常见细菌性食物中毒；化学性食物中毒；有毒动植物食物中毒；真菌毒素和霉变食品中毒；食物中毒调查与处理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6.医疗场所健康 安全管理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（1）医院常见健康有害因素及其来源：医院专业因素、医院环境因素、医院管理因素及医院社会因素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（2）医院安全防范措施：患者安全防范措施、医务人员安全防范措施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7.突发公共卫生 事件及其应急策略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（1）突发公共卫生事件的概念、分类和应急预案 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（2）群体不明原因疾病的应急处理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（3）急性化学中毒的应急处理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（4）电离辐射损伤的应急处理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六、卫生服务体系与卫生管理</w:t>
            </w: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1.卫生系统及其功能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（1）卫生系统与卫生组织结构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（2）公共卫生体系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（3）医疗保健体系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2.医疗保险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（1）医疗保险概述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（2）我国医疗保障体系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（3）医疗费用控制措施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全球卫生与健康中国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（1）联合国2030可持续性发展目标</w:t>
            </w:r>
          </w:p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（2）我国卫生成就、面对的挑战与“健康中国2030”</w:t>
            </w:r>
          </w:p>
        </w:tc>
      </w:tr>
    </w:tbl>
    <w:p>
      <w:pPr>
        <w:spacing w:line="360" w:lineRule="auto"/>
        <w:jc w:val="left"/>
        <w:rPr>
          <w:rFonts w:ascii="宋体" w:hAnsi="宋体"/>
          <w:sz w:val="24"/>
          <w:szCs w:val="24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宋体" w:hAnsi="宋体"/>
      </w:rPr>
    </w:pPr>
    <w:r>
      <w:rPr>
        <w:rFonts w:hint="eastAsia"/>
      </w:rPr>
      <w:t>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D1C76"/>
    <w:rsid w:val="000F0E63"/>
    <w:rsid w:val="00280E05"/>
    <w:rsid w:val="003D1C76"/>
    <w:rsid w:val="003E5905"/>
    <w:rsid w:val="00593DB8"/>
    <w:rsid w:val="006E46F3"/>
    <w:rsid w:val="00753C78"/>
    <w:rsid w:val="008519BF"/>
    <w:rsid w:val="00A42F04"/>
    <w:rsid w:val="00B04BD2"/>
    <w:rsid w:val="00C533B1"/>
    <w:rsid w:val="46BC5575"/>
    <w:rsid w:val="4C7F42C0"/>
    <w:rsid w:val="7582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Hyperlink"/>
    <w:basedOn w:val="6"/>
    <w:semiHidden/>
    <w:unhideWhenUsed/>
    <w:qFormat/>
    <w:uiPriority w:val="0"/>
    <w:rPr>
      <w:color w:val="0000FF"/>
      <w:u w:val="single"/>
    </w:rPr>
  </w:style>
  <w:style w:type="character" w:customStyle="1" w:styleId="8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472</Words>
  <Characters>2694</Characters>
  <Lines>22</Lines>
  <Paragraphs>6</Paragraphs>
  <TotalTime>0</TotalTime>
  <ScaleCrop>false</ScaleCrop>
  <LinksUpToDate>false</LinksUpToDate>
  <CharactersWithSpaces>3160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2017-03-21T02:33:00Z</dcterms:created>
  <dc:creator>DELL</dc:creator>
  <cp:lastModifiedBy>酷酷d灵魂</cp:lastModifiedBy>
  <dcterms:modified xsi:type="dcterms:W3CDTF">2019-12-05T03:09:39Z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